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66D" w:rsidRPr="00AA4AF6" w:rsidRDefault="0083466D" w:rsidP="0083466D">
      <w:pPr>
        <w:pBdr>
          <w:top w:val="single" w:sz="4" w:space="1" w:color="auto"/>
          <w:left w:val="single" w:sz="4" w:space="5" w:color="auto"/>
          <w:bottom w:val="single" w:sz="4" w:space="4" w:color="auto"/>
          <w:right w:val="single" w:sz="4" w:space="4" w:color="auto"/>
        </w:pBdr>
        <w:shd w:val="clear" w:color="auto" w:fill="365F91" w:themeFill="accent1" w:themeFillShade="BF"/>
        <w:spacing w:after="300"/>
        <w:contextualSpacing/>
        <w:rPr>
          <w:b/>
          <w:bCs/>
          <w:u w:val="single"/>
        </w:rPr>
      </w:pPr>
      <w:r w:rsidRPr="0083466D">
        <w:rPr>
          <w:rFonts w:ascii="Arial" w:eastAsiaTheme="majorEastAsia" w:hAnsi="Arial" w:cs="Arial"/>
          <w:b/>
          <w:color w:val="FFFFFF" w:themeColor="background1"/>
          <w:spacing w:val="5"/>
          <w:kern w:val="28"/>
        </w:rPr>
        <w:t>Doplňujúce údaje k preukázaniu dodania predmetu plnenia</w:t>
      </w:r>
      <w:r w:rsidRPr="0083466D">
        <w:rPr>
          <w:rFonts w:ascii="Arial" w:eastAsiaTheme="majorEastAsia" w:hAnsi="Arial" w:cs="Arial"/>
          <w:b/>
          <w:color w:val="FFFFFF" w:themeColor="background1"/>
          <w:spacing w:val="5"/>
          <w:kern w:val="28"/>
          <w:vertAlign w:val="superscript"/>
        </w:rPr>
        <w:footnoteReference w:id="1"/>
      </w:r>
      <w:r>
        <w:rPr>
          <w:rFonts w:ascii="Arial" w:eastAsiaTheme="majorEastAsia" w:hAnsi="Arial" w:cs="Arial"/>
          <w:b/>
          <w:color w:val="FFFFFF" w:themeColor="background1"/>
          <w:spacing w:val="5"/>
          <w:kern w:val="28"/>
        </w:rPr>
        <w:t xml:space="preserve">                                                                                               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27"/>
        <w:gridCol w:w="10915"/>
      </w:tblGrid>
      <w:tr w:rsidR="0083466D" w:rsidRPr="0083466D" w:rsidTr="0083466D">
        <w:tc>
          <w:tcPr>
            <w:tcW w:w="14142" w:type="dxa"/>
            <w:gridSpan w:val="2"/>
            <w:shd w:val="clear" w:color="auto" w:fill="92D050"/>
          </w:tcPr>
          <w:p w:rsidR="0083466D" w:rsidRPr="0083466D" w:rsidRDefault="0083466D" w:rsidP="0083466D">
            <w:pPr>
              <w:pStyle w:val="Odsekzoznamu"/>
              <w:ind w:left="0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1. Identifikácia prijímateľa</w:t>
            </w:r>
          </w:p>
        </w:tc>
      </w:tr>
      <w:tr w:rsidR="0083466D" w:rsidRPr="0083466D" w:rsidTr="0083466D">
        <w:tc>
          <w:tcPr>
            <w:tcW w:w="3227" w:type="dxa"/>
            <w:shd w:val="clear" w:color="auto" w:fill="D9D9D9" w:themeFill="background1" w:themeFillShade="D9"/>
          </w:tcPr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Názov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83466D">
        <w:tc>
          <w:tcPr>
            <w:tcW w:w="3227" w:type="dxa"/>
            <w:shd w:val="clear" w:color="auto" w:fill="D9D9D9" w:themeFill="background1" w:themeFillShade="D9"/>
          </w:tcPr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Adresa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83466D">
        <w:tc>
          <w:tcPr>
            <w:tcW w:w="3227" w:type="dxa"/>
            <w:shd w:val="clear" w:color="auto" w:fill="D9D9D9" w:themeFill="background1" w:themeFillShade="D9"/>
          </w:tcPr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IČO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83466D">
        <w:tc>
          <w:tcPr>
            <w:tcW w:w="3227" w:type="dxa"/>
            <w:shd w:val="clear" w:color="auto" w:fill="D9D9D9" w:themeFill="background1" w:themeFillShade="D9"/>
          </w:tcPr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IČ DPH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:rsidTr="0083466D">
        <w:tc>
          <w:tcPr>
            <w:tcW w:w="3227" w:type="dxa"/>
            <w:shd w:val="clear" w:color="auto" w:fill="D9D9D9" w:themeFill="background1" w:themeFillShade="D9"/>
          </w:tcPr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DIČ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</w:tbl>
    <w:p w:rsidR="0083466D" w:rsidRPr="0083466D" w:rsidRDefault="0083466D" w:rsidP="0083466D">
      <w:pPr>
        <w:jc w:val="center"/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27"/>
        <w:gridCol w:w="10915"/>
      </w:tblGrid>
      <w:tr w:rsidR="0083466D" w:rsidRPr="0083466D" w:rsidTr="006A1EF1">
        <w:tc>
          <w:tcPr>
            <w:tcW w:w="14142" w:type="dxa"/>
            <w:gridSpan w:val="2"/>
            <w:shd w:val="clear" w:color="auto" w:fill="92D050"/>
          </w:tcPr>
          <w:p w:rsidR="0083466D" w:rsidRPr="0083466D" w:rsidRDefault="0083466D" w:rsidP="0083466D">
            <w:pPr>
              <w:pStyle w:val="Odsekzoznamu"/>
              <w:numPr>
                <w:ilvl w:val="0"/>
                <w:numId w:val="4"/>
              </w:numPr>
              <w:outlineLvl w:val="0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Identifikácia projektu</w:t>
            </w:r>
            <w:r w:rsidRPr="0083466D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ab/>
            </w:r>
          </w:p>
        </w:tc>
      </w:tr>
      <w:tr w:rsidR="0083466D" w:rsidRPr="0083466D" w:rsidTr="006A1EF1">
        <w:tc>
          <w:tcPr>
            <w:tcW w:w="3227" w:type="dxa"/>
            <w:shd w:val="clear" w:color="auto" w:fill="BFBFBF" w:themeFill="background1" w:themeFillShade="BF"/>
          </w:tcPr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Názov projektu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:rsidTr="006A1EF1">
        <w:tc>
          <w:tcPr>
            <w:tcW w:w="3227" w:type="dxa"/>
            <w:shd w:val="clear" w:color="auto" w:fill="BFBFBF" w:themeFill="background1" w:themeFillShade="BF"/>
          </w:tcPr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Kód projektu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</w:tbl>
    <w:p w:rsidR="0083466D" w:rsidRPr="006A1EF1" w:rsidRDefault="0083466D" w:rsidP="00147C83">
      <w:pPr>
        <w:outlineLvl w:val="0"/>
        <w:rPr>
          <w:rFonts w:ascii="Arial" w:hAnsi="Arial" w:cs="Arial"/>
          <w:b/>
          <w:bCs/>
          <w:color w:val="FFFFFF" w:themeColor="background1"/>
          <w:sz w:val="19"/>
          <w:szCs w:val="19"/>
          <w:u w:val="single"/>
        </w:rPr>
      </w:pPr>
    </w:p>
    <w:tbl>
      <w:tblPr>
        <w:tblStyle w:val="Mriekatabuky"/>
        <w:tblpPr w:leftFromText="141" w:rightFromText="141" w:vertAnchor="text" w:horzAnchor="margin" w:tblpY="1"/>
        <w:tblW w:w="0" w:type="auto"/>
        <w:shd w:val="clear" w:color="auto" w:fill="92D050"/>
        <w:tblLook w:val="04A0" w:firstRow="1" w:lastRow="0" w:firstColumn="1" w:lastColumn="0" w:noHBand="0" w:noVBand="1"/>
      </w:tblPr>
      <w:tblGrid>
        <w:gridCol w:w="14142"/>
      </w:tblGrid>
      <w:tr w:rsidR="006A1EF1" w:rsidRPr="006A1EF1" w:rsidTr="00EC662B">
        <w:trPr>
          <w:trHeight w:val="274"/>
        </w:trPr>
        <w:tc>
          <w:tcPr>
            <w:tcW w:w="14142" w:type="dxa"/>
            <w:shd w:val="clear" w:color="auto" w:fill="92D050"/>
          </w:tcPr>
          <w:p w:rsidR="0083466D" w:rsidRPr="006A1EF1" w:rsidRDefault="0083466D" w:rsidP="006A1EF1">
            <w:pPr>
              <w:pStyle w:val="Odsekzoznamu"/>
              <w:numPr>
                <w:ilvl w:val="0"/>
                <w:numId w:val="4"/>
              </w:numPr>
              <w:outlineLvl w:val="0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Identifikácia platieb a dodanie tovaru, poskytnutie služieb a uskutočnenie stavebných prác</w:t>
            </w:r>
          </w:p>
        </w:tc>
      </w:tr>
    </w:tbl>
    <w:p w:rsidR="0083466D" w:rsidRPr="0083466D" w:rsidRDefault="00410BFD" w:rsidP="0083466D">
      <w:pPr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  <w:r>
        <w:rPr>
          <w:rFonts w:ascii="Arial" w:hAnsi="Arial" w:cs="Arial"/>
          <w:b/>
          <w:bCs/>
          <w:sz w:val="19"/>
          <w:szCs w:val="19"/>
          <w:u w:val="single"/>
        </w:rPr>
        <w:t>3</w:t>
      </w:r>
      <w:r w:rsidR="0083466D" w:rsidRPr="0083466D">
        <w:rPr>
          <w:rFonts w:ascii="Arial" w:hAnsi="Arial" w:cs="Arial"/>
          <w:b/>
          <w:bCs/>
          <w:sz w:val="19"/>
          <w:szCs w:val="19"/>
          <w:u w:val="single"/>
        </w:rPr>
        <w:t>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2126"/>
        <w:gridCol w:w="2693"/>
        <w:gridCol w:w="1985"/>
        <w:gridCol w:w="1417"/>
        <w:gridCol w:w="1985"/>
      </w:tblGrid>
      <w:tr w:rsidR="0083466D" w:rsidRPr="0083466D" w:rsidTr="006A1EF1">
        <w:tc>
          <w:tcPr>
            <w:tcW w:w="1809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Číslo žiadosti o platbu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2"/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Výška preddavkovej platby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3"/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Dátum úhrady preddavkovej platby zo strany prijímateľa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4"/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Číslo účtovného dokladu – faktúra vystavená platiteľom DPH na základe prijatia preddavkovej platby v súlade s § 73 zákona č. 222/2004 </w:t>
            </w:r>
            <w:proofErr w:type="spellStart"/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Z.z</w:t>
            </w:r>
            <w:proofErr w:type="spellEnd"/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 w:rsidRPr="006A1EF1">
              <w:rPr>
                <w:rStyle w:val="Odkaznapoznmkupodiarou"/>
                <w:rFonts w:ascii="Arial" w:hAnsi="Arial" w:cs="Arial"/>
                <w:b/>
                <w:bCs/>
                <w:sz w:val="19"/>
                <w:szCs w:val="19"/>
              </w:rPr>
              <w:footnoteReference w:id="5"/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Dátum vystavenia účtovného dokladu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t>5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 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ind w:left="52" w:hanging="52"/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Dátum reálneho plnenia</w:t>
            </w:r>
            <w:r w:rsidRPr="006A1EF1">
              <w:rPr>
                <w:rStyle w:val="Odkaznapoznmkupodiarou"/>
                <w:rFonts w:ascii="Arial" w:hAnsi="Arial" w:cs="Arial"/>
                <w:b/>
                <w:bCs/>
                <w:sz w:val="19"/>
                <w:szCs w:val="19"/>
              </w:rPr>
              <w:footnoteReference w:id="6"/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Suma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t>5</w:t>
            </w:r>
          </w:p>
        </w:tc>
      </w:tr>
      <w:tr w:rsidR="0083466D" w:rsidRPr="0083466D" w:rsidTr="00A83F46"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693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A83F46"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693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A83F46"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693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A83F46"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693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A83F46"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693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</w:tbl>
    <w:p w:rsidR="0083466D" w:rsidRPr="0083466D" w:rsidRDefault="00410BFD" w:rsidP="0083466D">
      <w:pPr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  <w:r>
        <w:rPr>
          <w:rFonts w:ascii="Arial" w:hAnsi="Arial" w:cs="Arial"/>
          <w:b/>
          <w:bCs/>
          <w:sz w:val="19"/>
          <w:szCs w:val="19"/>
          <w:u w:val="single"/>
        </w:rPr>
        <w:t>3</w:t>
      </w:r>
      <w:r w:rsidR="0083466D" w:rsidRPr="0083466D">
        <w:rPr>
          <w:rFonts w:ascii="Arial" w:hAnsi="Arial" w:cs="Arial"/>
          <w:b/>
          <w:bCs/>
          <w:sz w:val="19"/>
          <w:szCs w:val="19"/>
          <w:u w:val="single"/>
        </w:rPr>
        <w:t>b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2551"/>
        <w:gridCol w:w="2410"/>
        <w:gridCol w:w="2551"/>
        <w:gridCol w:w="2694"/>
      </w:tblGrid>
      <w:tr w:rsidR="0083466D" w:rsidRPr="0083466D" w:rsidTr="006A1EF1">
        <w:tc>
          <w:tcPr>
            <w:tcW w:w="14142" w:type="dxa"/>
            <w:gridSpan w:val="6"/>
            <w:shd w:val="clear" w:color="auto" w:fill="BFBFBF" w:themeFill="background1" w:themeFillShade="BF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Dodanie tovaru, poskytnutie služieb a uskutočnenie stavebných prác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7"/>
            </w:r>
          </w:p>
        </w:tc>
      </w:tr>
      <w:tr w:rsidR="006A1EF1" w:rsidRPr="0083466D" w:rsidTr="006A1EF1">
        <w:trPr>
          <w:trHeight w:val="159"/>
        </w:trPr>
        <w:tc>
          <w:tcPr>
            <w:tcW w:w="1809" w:type="dxa"/>
            <w:shd w:val="clear" w:color="auto" w:fill="BFBFBF" w:themeFill="background1" w:themeFillShade="BF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Číslo žiadosti o platbu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Výška preddavkovej platby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Číslo účtovného dokladu – zúčtovacia faktúra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Dátum vystavenia účtovného dokladu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Dátum reálneho plnenia 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8"/>
            </w:r>
          </w:p>
        </w:tc>
        <w:tc>
          <w:tcPr>
            <w:tcW w:w="2694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Suma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9"/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83466D" w:rsidRPr="0083466D" w:rsidTr="00A83F46">
        <w:trPr>
          <w:trHeight w:val="156"/>
        </w:trPr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694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:rsidTr="00A83F46">
        <w:trPr>
          <w:trHeight w:val="156"/>
        </w:trPr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694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:rsidTr="00A83F46">
        <w:trPr>
          <w:trHeight w:val="156"/>
        </w:trPr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694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:rsidTr="00A83F46">
        <w:trPr>
          <w:trHeight w:val="156"/>
        </w:trPr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694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</w:tbl>
    <w:p w:rsidR="0083466D" w:rsidRPr="0083466D" w:rsidRDefault="00410BFD" w:rsidP="0083466D">
      <w:pPr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  <w:r>
        <w:rPr>
          <w:rFonts w:ascii="Arial" w:hAnsi="Arial" w:cs="Arial"/>
          <w:b/>
          <w:bCs/>
          <w:sz w:val="19"/>
          <w:szCs w:val="19"/>
          <w:u w:val="single"/>
        </w:rPr>
        <w:t>3</w:t>
      </w:r>
      <w:r w:rsidR="0083466D" w:rsidRPr="0083466D">
        <w:rPr>
          <w:rFonts w:ascii="Arial" w:hAnsi="Arial" w:cs="Arial"/>
          <w:b/>
          <w:bCs/>
          <w:sz w:val="19"/>
          <w:szCs w:val="19"/>
          <w:u w:val="single"/>
        </w:rPr>
        <w:t>c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245"/>
        <w:gridCol w:w="5103"/>
      </w:tblGrid>
      <w:tr w:rsidR="0083466D" w:rsidRPr="0083466D" w:rsidTr="006A1EF1">
        <w:tc>
          <w:tcPr>
            <w:tcW w:w="14142" w:type="dxa"/>
            <w:gridSpan w:val="3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Finančné </w:t>
            </w:r>
            <w:proofErr w:type="spellStart"/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vysporiadanie</w:t>
            </w:r>
            <w:proofErr w:type="spellEnd"/>
          </w:p>
        </w:tc>
      </w:tr>
      <w:tr w:rsidR="0083466D" w:rsidRPr="0083466D" w:rsidTr="006A1EF1">
        <w:trPr>
          <w:trHeight w:val="219"/>
        </w:trPr>
        <w:tc>
          <w:tcPr>
            <w:tcW w:w="3794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Suma preplatku</w:t>
            </w:r>
          </w:p>
        </w:tc>
        <w:tc>
          <w:tcPr>
            <w:tcW w:w="5245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Spôsob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10"/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a dátum  </w:t>
            </w:r>
            <w:proofErr w:type="spellStart"/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vysporiadania</w:t>
            </w:r>
            <w:proofErr w:type="spellEnd"/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preplatku (-)</w:t>
            </w:r>
          </w:p>
        </w:tc>
        <w:tc>
          <w:tcPr>
            <w:tcW w:w="5103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Suma nedoplatku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11"/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(-)</w:t>
            </w:r>
          </w:p>
        </w:tc>
      </w:tr>
      <w:tr w:rsidR="0083466D" w:rsidRPr="0083466D" w:rsidTr="00A83F46">
        <w:trPr>
          <w:trHeight w:val="216"/>
        </w:trPr>
        <w:tc>
          <w:tcPr>
            <w:tcW w:w="3794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5245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5103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:rsidTr="00A83F46">
        <w:trPr>
          <w:trHeight w:val="216"/>
        </w:trPr>
        <w:tc>
          <w:tcPr>
            <w:tcW w:w="3794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5245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5103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</w:tbl>
    <w:p w:rsidR="0083466D" w:rsidRPr="0083466D" w:rsidRDefault="0083466D" w:rsidP="0083466D">
      <w:pPr>
        <w:jc w:val="center"/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</w:p>
    <w:tbl>
      <w:tblPr>
        <w:tblStyle w:val="Mriekatabuky"/>
        <w:tblpPr w:leftFromText="141" w:rightFromText="141" w:vertAnchor="text" w:horzAnchor="margin" w:tblpY="-19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14142"/>
      </w:tblGrid>
      <w:tr w:rsidR="0083466D" w:rsidRPr="0083466D" w:rsidTr="006A1EF1">
        <w:tc>
          <w:tcPr>
            <w:tcW w:w="14142" w:type="dxa"/>
            <w:shd w:val="clear" w:color="auto" w:fill="92D050"/>
          </w:tcPr>
          <w:p w:rsidR="0083466D" w:rsidRPr="006A1EF1" w:rsidRDefault="0083466D" w:rsidP="006A1EF1">
            <w:pPr>
              <w:pStyle w:val="Odsekzoznamu"/>
              <w:numPr>
                <w:ilvl w:val="0"/>
                <w:numId w:val="4"/>
              </w:numPr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lastRenderedPageBreak/>
              <w:t>Čestné vyhlásenie</w:t>
            </w:r>
          </w:p>
        </w:tc>
      </w:tr>
      <w:tr w:rsidR="0083466D" w:rsidRPr="0083466D" w:rsidTr="00A83F46">
        <w:tc>
          <w:tcPr>
            <w:tcW w:w="14142" w:type="dxa"/>
            <w:shd w:val="clear" w:color="auto" w:fill="FFFFFF" w:themeFill="background1"/>
          </w:tcPr>
          <w:p w:rsidR="0083466D" w:rsidRPr="0083466D" w:rsidRDefault="0083466D" w:rsidP="00A83F46">
            <w:pPr>
              <w:spacing w:after="240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  <w:t>Ako prijímateľ čestne vyhlasujem, že: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>1. Suma uvedená v podpornej dokumentácii zodpovedá údajom uvedeným v účtovných dokladoch, je matematicky správna a vychádza z účtovníctva</w:t>
            </w:r>
            <w:r w:rsidRPr="0083466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3466D">
              <w:rPr>
                <w:rFonts w:ascii="Arial" w:hAnsi="Arial" w:cs="Arial"/>
                <w:bCs/>
                <w:sz w:val="19"/>
                <w:szCs w:val="19"/>
              </w:rPr>
              <w:t>týkajúceho sa projektu,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2. oprávnené výdavky boli skutočne realizované v rámci obdobia oprávnenosti, 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>3. suma uvedená v podpornej dokumentácii je v súlade s ustanoveniami zmluvy o poskytnutí nenávratného finančného príspevku</w:t>
            </w:r>
            <w:r w:rsidRPr="0083466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alebo s rozhodnutím o schválení žiadosti o nenávratný finančný príspevok ( v prípade totožnosti osoby poskytovateľa a prijímateľa), 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4. výdavky sú v súlade s právnymi predpismi EÚ a SR, 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5. som si vedomý, že fyzický a finančný pokrok podlieha monitorovaniu vrátane kontroly na mieste, 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>6. požiadavky na informovanie verejnosti boli dodržané v súlade s ustanoveniami zmluvy o poskytnutí nenávratného finančného príspevku alebo s rozhodnutím o schválení žiadosti o nenávratný finančný príspevok ( v prípade totožnosti osoby poskytovateľa a prijímateľa),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7. originály dokumentácie definovanej v zozname príloh sú v našej držbe, </w:t>
            </w:r>
            <w:r w:rsidRPr="0083466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podpísané a prístupné </w:t>
            </w:r>
            <w:del w:id="2" w:author="Rajnohová Jana" w:date="2019-04-25T10:44:00Z">
              <w:r w:rsidRPr="0083466D" w:rsidDel="00FB0003">
                <w:rPr>
                  <w:rFonts w:ascii="Arial" w:hAnsi="Arial" w:cs="Arial"/>
                  <w:bCs/>
                  <w:sz w:val="19"/>
                  <w:szCs w:val="19"/>
                </w:rPr>
                <w:delText>na</w:delText>
              </w:r>
            </w:del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 pre účely auditu a kontroly. Sú riadne zaznamenané účtovným zápisom v účtovníctve v zmysle zákona č. 431/2002 Z. z. o účtovníctve v znení neskorších predpisov.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83466D" w:rsidRPr="0083466D" w:rsidRDefault="0083466D" w:rsidP="00A83F46">
            <w:pPr>
              <w:jc w:val="both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>Som si vedomý skutočnosti, že v prípade nesplnenia podmienok zmluvy o poskytnutí nenávratného finančného príspevku/rozhodnutia o poskytnutí nenávratného finančného príspevku v súlade s § 16 ods. 2 zákona č. 292/2014 Z. z. o príspevku poskytovanom z európskych štrukturálnych a investičných fondov a o zmene a doplnení niektorých zákonov alebo v prípade nesprávnej podpornej dokumentácie, ktorá tvorí prílohu tohto dokumentu je možné, že bude vyžiadané vrátenie neoprávnene vyplatených finančných prostriedkov.</w:t>
            </w:r>
          </w:p>
        </w:tc>
      </w:tr>
    </w:tbl>
    <w:p w:rsidR="0083466D" w:rsidRPr="0083466D" w:rsidRDefault="0083466D" w:rsidP="0083466D">
      <w:pPr>
        <w:jc w:val="center"/>
        <w:outlineLvl w:val="0"/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12952"/>
      </w:tblGrid>
      <w:tr w:rsidR="0083466D" w:rsidRPr="0083466D" w:rsidTr="006A1EF1">
        <w:tc>
          <w:tcPr>
            <w:tcW w:w="1414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:rsidR="0083466D" w:rsidRPr="0083466D" w:rsidRDefault="0083466D" w:rsidP="006A1EF1">
            <w:pPr>
              <w:numPr>
                <w:ilvl w:val="0"/>
                <w:numId w:val="4"/>
              </w:numPr>
              <w:outlineLvl w:val="0"/>
              <w:rPr>
                <w:rFonts w:ascii="Arial" w:hAnsi="Arial" w:cs="Arial"/>
                <w:b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Zoznam príloh</w:t>
            </w:r>
          </w:p>
        </w:tc>
      </w:tr>
      <w:tr w:rsidR="0083466D" w:rsidRPr="0083466D" w:rsidTr="006A1EF1">
        <w:tc>
          <w:tcPr>
            <w:tcW w:w="1190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sz w:val="19"/>
                <w:szCs w:val="19"/>
              </w:rPr>
              <w:t>Poradové číslo</w:t>
            </w:r>
          </w:p>
        </w:tc>
        <w:tc>
          <w:tcPr>
            <w:tcW w:w="12952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sz w:val="19"/>
                <w:szCs w:val="19"/>
              </w:rPr>
              <w:t>Názov prílohy</w:t>
            </w:r>
            <w:r w:rsidRPr="0083466D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12"/>
            </w:r>
          </w:p>
        </w:tc>
      </w:tr>
      <w:tr w:rsidR="0083466D" w:rsidRPr="0083466D" w:rsidTr="00A83F46">
        <w:tc>
          <w:tcPr>
            <w:tcW w:w="119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1.</w:t>
            </w:r>
          </w:p>
        </w:tc>
        <w:tc>
          <w:tcPr>
            <w:tcW w:w="12952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466D" w:rsidRPr="0083466D" w:rsidTr="00A83F46">
        <w:tc>
          <w:tcPr>
            <w:tcW w:w="119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2.</w:t>
            </w:r>
          </w:p>
        </w:tc>
        <w:tc>
          <w:tcPr>
            <w:tcW w:w="12952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466D" w:rsidRPr="0083466D" w:rsidTr="00A83F46">
        <w:tc>
          <w:tcPr>
            <w:tcW w:w="119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3.</w:t>
            </w:r>
          </w:p>
        </w:tc>
        <w:tc>
          <w:tcPr>
            <w:tcW w:w="12952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466D" w:rsidRPr="0083466D" w:rsidTr="00A83F46">
        <w:tc>
          <w:tcPr>
            <w:tcW w:w="119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4.</w:t>
            </w:r>
          </w:p>
        </w:tc>
        <w:tc>
          <w:tcPr>
            <w:tcW w:w="12952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466D" w:rsidRPr="0083466D" w:rsidTr="00A83F46">
        <w:tc>
          <w:tcPr>
            <w:tcW w:w="119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....</w:t>
            </w:r>
          </w:p>
        </w:tc>
        <w:tc>
          <w:tcPr>
            <w:tcW w:w="12952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3466D" w:rsidRPr="0083466D" w:rsidRDefault="0083466D" w:rsidP="0083466D">
      <w:pPr>
        <w:jc w:val="center"/>
        <w:outlineLvl w:val="0"/>
        <w:rPr>
          <w:rFonts w:ascii="Arial" w:hAnsi="Arial" w:cs="Arial"/>
          <w:b/>
          <w:sz w:val="19"/>
          <w:szCs w:val="19"/>
        </w:rPr>
      </w:pPr>
    </w:p>
    <w:p w:rsidR="0083466D" w:rsidRPr="0083466D" w:rsidRDefault="0083466D" w:rsidP="0083466D">
      <w:pPr>
        <w:outlineLvl w:val="0"/>
        <w:rPr>
          <w:rFonts w:ascii="Arial" w:hAnsi="Arial" w:cs="Arial"/>
          <w:b/>
          <w:sz w:val="19"/>
          <w:szCs w:val="19"/>
        </w:rPr>
      </w:pPr>
      <w:r w:rsidRPr="0083466D">
        <w:rPr>
          <w:rFonts w:ascii="Arial" w:hAnsi="Arial" w:cs="Arial"/>
          <w:b/>
          <w:sz w:val="19"/>
          <w:szCs w:val="19"/>
        </w:rPr>
        <w:t>Meno a priezvisko štatutárneho orgánu:</w:t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</w:p>
    <w:p w:rsidR="000B17B3" w:rsidRPr="0083466D" w:rsidRDefault="0083466D" w:rsidP="00147C83">
      <w:pPr>
        <w:outlineLvl w:val="0"/>
      </w:pPr>
      <w:r w:rsidRPr="0083466D">
        <w:rPr>
          <w:rFonts w:ascii="Arial" w:hAnsi="Arial" w:cs="Arial"/>
          <w:b/>
          <w:sz w:val="19"/>
          <w:szCs w:val="19"/>
        </w:rPr>
        <w:t>Pečiatka</w:t>
      </w:r>
      <w:r w:rsidRPr="0083466D">
        <w:rPr>
          <w:rStyle w:val="Odkaznapoznmkupodiarou"/>
          <w:rFonts w:ascii="Arial" w:hAnsi="Arial" w:cs="Arial"/>
          <w:b/>
          <w:sz w:val="19"/>
          <w:szCs w:val="19"/>
        </w:rPr>
        <w:footnoteReference w:id="13"/>
      </w:r>
      <w:r w:rsidRPr="0083466D">
        <w:rPr>
          <w:rFonts w:ascii="Arial" w:hAnsi="Arial" w:cs="Arial"/>
          <w:b/>
          <w:sz w:val="19"/>
          <w:szCs w:val="19"/>
        </w:rPr>
        <w:t xml:space="preserve"> a podpis:</w:t>
      </w:r>
      <w:r w:rsidRPr="0083466D">
        <w:rPr>
          <w:rFonts w:ascii="Arial" w:hAnsi="Arial" w:cs="Arial"/>
          <w:b/>
          <w:sz w:val="19"/>
          <w:szCs w:val="19"/>
        </w:rPr>
        <w:tab/>
        <w:t xml:space="preserve">                                                                                   Dátum:</w:t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</w:p>
    <w:sectPr w:rsidR="000B17B3" w:rsidRPr="0083466D" w:rsidSect="00897432">
      <w:headerReference w:type="default" r:id="rId8"/>
      <w:footerReference w:type="default" r:id="rId9"/>
      <w:headerReference w:type="first" r:id="rId10"/>
      <w:pgSz w:w="16838" w:h="11906" w:orient="landscape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B4B" w:rsidRDefault="00156B4B" w:rsidP="0083466D">
      <w:r>
        <w:separator/>
      </w:r>
    </w:p>
  </w:endnote>
  <w:endnote w:type="continuationSeparator" w:id="0">
    <w:p w:rsidR="00156B4B" w:rsidRDefault="00156B4B" w:rsidP="00834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8068664"/>
      <w:docPartObj>
        <w:docPartGallery w:val="Page Numbers (Bottom of Page)"/>
        <w:docPartUnique/>
      </w:docPartObj>
    </w:sdtPr>
    <w:sdtEndPr/>
    <w:sdtContent>
      <w:p w:rsidR="00147C83" w:rsidRDefault="00147C8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1DFA">
          <w:rPr>
            <w:noProof/>
          </w:rPr>
          <w:t>3</w:t>
        </w:r>
        <w:r>
          <w:fldChar w:fldCharType="end"/>
        </w:r>
      </w:p>
    </w:sdtContent>
  </w:sdt>
  <w:p w:rsidR="00147C83" w:rsidRDefault="00147C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B4B" w:rsidRDefault="00156B4B" w:rsidP="0083466D">
      <w:r>
        <w:separator/>
      </w:r>
    </w:p>
  </w:footnote>
  <w:footnote w:type="continuationSeparator" w:id="0">
    <w:p w:rsidR="00156B4B" w:rsidRDefault="00156B4B" w:rsidP="0083466D">
      <w:r>
        <w:continuationSeparator/>
      </w:r>
    </w:p>
  </w:footnote>
  <w:footnote w:id="1">
    <w:p w:rsidR="0083466D" w:rsidRDefault="0083466D" w:rsidP="0083466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214871">
        <w:rPr>
          <w:sz w:val="16"/>
          <w:szCs w:val="16"/>
        </w:rPr>
        <w:t xml:space="preserve">Prijímateľ predkladá formulár, vrátane povinných príloh definovaných z úrovne </w:t>
      </w:r>
      <w:r w:rsidR="00897432">
        <w:rPr>
          <w:sz w:val="16"/>
          <w:szCs w:val="16"/>
        </w:rPr>
        <w:t>S</w:t>
      </w:r>
      <w:r w:rsidRPr="00214871">
        <w:rPr>
          <w:sz w:val="16"/>
          <w:szCs w:val="16"/>
        </w:rPr>
        <w:t xml:space="preserve">O po reálnom dodaní tovaru, služieb alebo stavebných prác, spolu </w:t>
      </w:r>
      <w:r w:rsidRPr="00B702DE">
        <w:rPr>
          <w:sz w:val="16"/>
          <w:szCs w:val="16"/>
        </w:rPr>
        <w:t>so zúčtovacou faktúrou vystavenou od dodávateľa; platí pre všetkých prijímateľov bez ohľadu na skutočnosť, či je prijímateľ platiteľom DPH alebo nie</w:t>
      </w:r>
    </w:p>
  </w:footnote>
  <w:footnote w:id="2">
    <w:p w:rsidR="0083466D" w:rsidRPr="00214871" w:rsidRDefault="0083466D" w:rsidP="0083466D">
      <w:pPr>
        <w:pStyle w:val="Textpoznmkypodiarou"/>
      </w:pPr>
      <w:r w:rsidRPr="00214871">
        <w:rPr>
          <w:rStyle w:val="Odkaznapoznmkupodiarou"/>
        </w:rPr>
        <w:footnoteRef/>
      </w:r>
      <w:r w:rsidRPr="00214871">
        <w:t xml:space="preserve"> </w:t>
      </w:r>
      <w:r w:rsidRPr="00214871">
        <w:rPr>
          <w:sz w:val="16"/>
          <w:szCs w:val="16"/>
        </w:rPr>
        <w:t>Uvádza sa číslo žiadosti o platbu v rámci ktorej bola nárokovaná úhrada preddavkovej platby</w:t>
      </w:r>
    </w:p>
  </w:footnote>
  <w:footnote w:id="3">
    <w:p w:rsidR="0083466D" w:rsidRPr="00214871" w:rsidRDefault="0083466D" w:rsidP="0083466D">
      <w:pPr>
        <w:pStyle w:val="Textpoznmkypodiarou"/>
        <w:jc w:val="both"/>
        <w:rPr>
          <w:sz w:val="16"/>
          <w:szCs w:val="16"/>
        </w:rPr>
      </w:pPr>
      <w:r w:rsidRPr="00AA4AF6">
        <w:rPr>
          <w:vertAlign w:val="superscript"/>
        </w:rPr>
        <w:footnoteRef/>
      </w:r>
      <w:r w:rsidRPr="00AA4AF6">
        <w:rPr>
          <w:sz w:val="16"/>
          <w:szCs w:val="16"/>
          <w:vertAlign w:val="superscript"/>
        </w:rPr>
        <w:t xml:space="preserve"> </w:t>
      </w:r>
      <w:r w:rsidRPr="00214871">
        <w:rPr>
          <w:sz w:val="16"/>
          <w:szCs w:val="16"/>
        </w:rPr>
        <w:t xml:space="preserve">Prijímateľ uvádza sumu finančných prostriedkov schválenú v žiadosti o platbu (zúčtovanie </w:t>
      </w:r>
      <w:proofErr w:type="spellStart"/>
      <w:r w:rsidRPr="00214871">
        <w:rPr>
          <w:sz w:val="16"/>
          <w:szCs w:val="16"/>
        </w:rPr>
        <w:t>predfinancovania</w:t>
      </w:r>
      <w:proofErr w:type="spellEnd"/>
      <w:r w:rsidRPr="00214871">
        <w:rPr>
          <w:sz w:val="16"/>
          <w:szCs w:val="16"/>
        </w:rPr>
        <w:t>, priebežná platba, zúčtovanie zálohovej platby) predloženej na základe preddavkovej platby (pozn. ak je akákoľvek časť DPH podľa vnútroštátneho práva nárokovateľná na odpočet, túto sumu nezahrnie do nárokovanej čiastky)</w:t>
      </w:r>
    </w:p>
  </w:footnote>
  <w:footnote w:id="4">
    <w:p w:rsidR="0083466D" w:rsidRPr="00BC4FA1" w:rsidRDefault="0083466D" w:rsidP="0083466D">
      <w:pPr>
        <w:pStyle w:val="Textpoznmkypodiarou"/>
        <w:jc w:val="both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>Pre účely oprávnenosti výdavkov musí byť dátum úhrady v časovom období oprávnenosti výdavkov</w:t>
      </w:r>
    </w:p>
  </w:footnote>
  <w:footnote w:id="5">
    <w:p w:rsidR="0083466D" w:rsidRPr="00BC4FA1" w:rsidRDefault="0083466D" w:rsidP="0083466D">
      <w:pPr>
        <w:pStyle w:val="Textpoznmkypodiarou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>Vypĺňa sa iba v prípade, ak je dodávateľ platiteľom DPH, prijímateľ uvádza v dotknutých stĺpcoch relevantné informácie uvedené faktúre vystavenej zo strany dodávateľa na základe prijatia preddavkovej platby zo strany prijímateľa</w:t>
      </w:r>
    </w:p>
  </w:footnote>
  <w:footnote w:id="6">
    <w:p w:rsidR="0083466D" w:rsidRPr="00BC4FA1" w:rsidRDefault="0083466D" w:rsidP="0083466D">
      <w:pPr>
        <w:pStyle w:val="Textpoznmkypodiarou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 xml:space="preserve">Vypĺňa sa iba v prípade dodávateľov, ktorí sú platiteľmi </w:t>
      </w:r>
      <w:ins w:id="0" w:author="Rajnohová Jana" w:date="2019-04-25T10:59:00Z">
        <w:r w:rsidR="00011DFA">
          <w:rPr>
            <w:sz w:val="16"/>
            <w:szCs w:val="16"/>
          </w:rPr>
          <w:t xml:space="preserve"> </w:t>
        </w:r>
      </w:ins>
      <w:bookmarkStart w:id="1" w:name="_GoBack"/>
      <w:bookmarkEnd w:id="1"/>
      <w:r w:rsidRPr="00BC4FA1">
        <w:rPr>
          <w:sz w:val="16"/>
          <w:szCs w:val="16"/>
        </w:rPr>
        <w:t xml:space="preserve">DPH, ak plnenie </w:t>
      </w:r>
      <w:r w:rsidRPr="00BC4FA1">
        <w:rPr>
          <w:b/>
          <w:sz w:val="16"/>
          <w:szCs w:val="16"/>
          <w:u w:val="single"/>
        </w:rPr>
        <w:t>bolo dodané</w:t>
      </w:r>
      <w:r w:rsidRPr="00BC4FA1">
        <w:rPr>
          <w:sz w:val="16"/>
          <w:szCs w:val="16"/>
        </w:rPr>
        <w:t xml:space="preserve"> do 15 kalendárnych dní  od prijatia platby, kedy prijímateľ uvádza dátum reálneho dodania tovaru, poskytnutia služieb a uskutočnenia stavebných prác</w:t>
      </w:r>
    </w:p>
  </w:footnote>
  <w:footnote w:id="7">
    <w:p w:rsidR="0083466D" w:rsidRPr="00BC4FA1" w:rsidRDefault="0083466D" w:rsidP="0083466D">
      <w:pPr>
        <w:pStyle w:val="Textpoznmkypodiarou"/>
        <w:jc w:val="both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 xml:space="preserve">Uvedená tabuľka </w:t>
      </w:r>
      <w:r w:rsidR="00410BFD">
        <w:rPr>
          <w:sz w:val="16"/>
          <w:szCs w:val="16"/>
        </w:rPr>
        <w:t>3</w:t>
      </w:r>
      <w:r w:rsidRPr="00BC4FA1">
        <w:rPr>
          <w:sz w:val="16"/>
          <w:szCs w:val="16"/>
        </w:rPr>
        <w:t>b) sa vypĺňa iba v prípadoch, ak do 15 kalendárnych dní od prijatia platby nebolo uskutočnené reálne dodanie tovaru, poskytnutie služieb a stavebných prác, dodávateľom, ktorý je platiteľom DPH  alebo ak dodávateľ nie je platiteľ DPH</w:t>
      </w:r>
    </w:p>
  </w:footnote>
  <w:footnote w:id="8">
    <w:p w:rsidR="0083466D" w:rsidRPr="00214871" w:rsidRDefault="0083466D" w:rsidP="0083466D">
      <w:pPr>
        <w:pStyle w:val="Textpoznmkypodiarou"/>
        <w:jc w:val="both"/>
      </w:pPr>
      <w:r w:rsidRPr="00BC4FA1">
        <w:rPr>
          <w:rStyle w:val="Odkaznapoznmkupodiarou"/>
        </w:rPr>
        <w:footnoteRef/>
      </w:r>
      <w:r w:rsidRPr="00BC4FA1">
        <w:rPr>
          <w:sz w:val="16"/>
          <w:szCs w:val="16"/>
        </w:rPr>
        <w:t>Prijímateľ uvádza dátum reálneho dodania tovaru, poskytnutia služieb a uskutočnenia stavebných prác</w:t>
      </w:r>
    </w:p>
  </w:footnote>
  <w:footnote w:id="9">
    <w:p w:rsidR="0083466D" w:rsidRDefault="0083466D" w:rsidP="0083466D">
      <w:pPr>
        <w:pStyle w:val="Textpoznmkypodiarou"/>
        <w:jc w:val="both"/>
        <w:rPr>
          <w:sz w:val="16"/>
          <w:szCs w:val="16"/>
        </w:rPr>
      </w:pPr>
      <w:r w:rsidRPr="00214871">
        <w:rPr>
          <w:rStyle w:val="Odkaznapoznmkupodiarou"/>
        </w:rPr>
        <w:footnoteRef/>
      </w:r>
      <w:r w:rsidRPr="00214871">
        <w:t xml:space="preserve"> </w:t>
      </w:r>
      <w:r w:rsidRPr="00214871">
        <w:rPr>
          <w:sz w:val="16"/>
          <w:szCs w:val="16"/>
        </w:rPr>
        <w:t>Prijímateľ uvádza sumu finančných prostriedkov zodpovedajúcu výške vyplývajúcej zo zúčtovania preddavkovej</w:t>
      </w:r>
      <w:r>
        <w:rPr>
          <w:sz w:val="16"/>
          <w:szCs w:val="16"/>
        </w:rPr>
        <w:t xml:space="preserve"> platby medzi prijímateľom a dodávateľom </w:t>
      </w:r>
    </w:p>
  </w:footnote>
  <w:footnote w:id="10">
    <w:p w:rsidR="0083466D" w:rsidRPr="00B702DE" w:rsidRDefault="0083466D" w:rsidP="0083466D">
      <w:pPr>
        <w:pStyle w:val="Textpoznmkypodiarou"/>
        <w:jc w:val="both"/>
        <w:rPr>
          <w:sz w:val="16"/>
          <w:szCs w:val="16"/>
        </w:rPr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 xml:space="preserve">Prijímateľ uvádza označenie účtovného dokladu, prostredníctvom ktorého </w:t>
      </w:r>
      <w:proofErr w:type="spellStart"/>
      <w:r w:rsidRPr="00B702DE">
        <w:rPr>
          <w:sz w:val="16"/>
          <w:szCs w:val="16"/>
        </w:rPr>
        <w:t>vysporiadal</w:t>
      </w:r>
      <w:proofErr w:type="spellEnd"/>
      <w:r w:rsidRPr="00B702DE">
        <w:rPr>
          <w:sz w:val="16"/>
          <w:szCs w:val="16"/>
        </w:rPr>
        <w:t xml:space="preserve"> preplatok (napr. výpis z bankového účtu potvrdzujúci úhradu preplatku zo strany prijímateľa v prospech RO). </w:t>
      </w:r>
    </w:p>
  </w:footnote>
  <w:footnote w:id="11">
    <w:p w:rsidR="0083466D" w:rsidRPr="00B702DE" w:rsidRDefault="0083466D" w:rsidP="0083466D">
      <w:pPr>
        <w:pStyle w:val="Textpoznmkypodiarou"/>
        <w:jc w:val="both"/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 xml:space="preserve">Prijímateľ je povinný </w:t>
      </w:r>
      <w:proofErr w:type="spellStart"/>
      <w:r w:rsidRPr="00B702DE">
        <w:rPr>
          <w:sz w:val="16"/>
          <w:szCs w:val="16"/>
        </w:rPr>
        <w:t>vysporiadať</w:t>
      </w:r>
      <w:proofErr w:type="spellEnd"/>
      <w:r w:rsidRPr="00B702DE">
        <w:rPr>
          <w:sz w:val="16"/>
          <w:szCs w:val="16"/>
        </w:rPr>
        <w:t xml:space="preserve"> prípadné nedoplatky voči dodávateľovi v rámci vzájomného zmluvného vzťahu</w:t>
      </w:r>
      <w:r>
        <w:rPr>
          <w:sz w:val="16"/>
          <w:szCs w:val="16"/>
        </w:rPr>
        <w:t>.</w:t>
      </w:r>
    </w:p>
  </w:footnote>
  <w:footnote w:id="12">
    <w:p w:rsidR="0083466D" w:rsidRPr="00BC4FA1" w:rsidRDefault="0083466D" w:rsidP="0083466D">
      <w:pPr>
        <w:pStyle w:val="Textpoznmkypodiarou"/>
        <w:jc w:val="both"/>
        <w:rPr>
          <w:sz w:val="16"/>
          <w:szCs w:val="16"/>
        </w:rPr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 xml:space="preserve">Uvedú sa relevantné účtovné doklady a dokumentácia preukazujúca reálne dodanie predmetu plnenia (v zmysle riadiacej dokumentácie </w:t>
      </w:r>
      <w:r w:rsidR="00CA0EE0">
        <w:rPr>
          <w:sz w:val="16"/>
          <w:szCs w:val="16"/>
        </w:rPr>
        <w:t>S</w:t>
      </w:r>
      <w:r w:rsidRPr="00B702DE">
        <w:rPr>
          <w:sz w:val="16"/>
          <w:szCs w:val="16"/>
        </w:rPr>
        <w:t>O - napr. dodacie listy, preberacie protokoly, fotodokumentácie, rovnopisy predmetu plnenia (v elektronickej form</w:t>
      </w:r>
      <w:r>
        <w:rPr>
          <w:sz w:val="16"/>
          <w:szCs w:val="16"/>
        </w:rPr>
        <w:t>e), súpisy vykonaných prác,</w:t>
      </w:r>
      <w:r w:rsidRPr="00B702DE">
        <w:rPr>
          <w:sz w:val="16"/>
          <w:szCs w:val="16"/>
        </w:rPr>
        <w:t xml:space="preserve"> v závislosti od predmetu plnenia) a dokumentácia preukazujúca </w:t>
      </w:r>
      <w:proofErr w:type="spellStart"/>
      <w:r w:rsidRPr="00B702DE">
        <w:rPr>
          <w:sz w:val="16"/>
          <w:szCs w:val="16"/>
        </w:rPr>
        <w:t>vysporiadanie</w:t>
      </w:r>
      <w:proofErr w:type="spellEnd"/>
      <w:r w:rsidRPr="00B702DE">
        <w:rPr>
          <w:sz w:val="16"/>
          <w:szCs w:val="16"/>
        </w:rPr>
        <w:t xml:space="preserve"> preplatku vzniknutého zo zúčtovania preddavkovej platby (oznámenie o </w:t>
      </w:r>
      <w:proofErr w:type="spellStart"/>
      <w:r w:rsidRPr="00B702DE">
        <w:rPr>
          <w:sz w:val="16"/>
          <w:szCs w:val="16"/>
        </w:rPr>
        <w:t>vysporiadaní</w:t>
      </w:r>
      <w:proofErr w:type="spellEnd"/>
      <w:r w:rsidRPr="00B702DE">
        <w:rPr>
          <w:sz w:val="16"/>
          <w:szCs w:val="16"/>
        </w:rPr>
        <w:t xml:space="preserve"> </w:t>
      </w:r>
      <w:r w:rsidRPr="00BC4FA1">
        <w:rPr>
          <w:sz w:val="16"/>
          <w:szCs w:val="16"/>
        </w:rPr>
        <w:t xml:space="preserve">finančných vzťahov, účtovný doklad, prostredníctvom ktorého </w:t>
      </w:r>
      <w:proofErr w:type="spellStart"/>
      <w:r w:rsidRPr="00BC4FA1">
        <w:rPr>
          <w:sz w:val="16"/>
          <w:szCs w:val="16"/>
        </w:rPr>
        <w:t>vysporiadal</w:t>
      </w:r>
      <w:proofErr w:type="spellEnd"/>
      <w:r w:rsidRPr="00BC4FA1">
        <w:rPr>
          <w:sz w:val="16"/>
          <w:szCs w:val="16"/>
        </w:rPr>
        <w:t xml:space="preserve"> prijímateľ preplatok ak uvedené dokumenty neboli zaslané pred predložením týchto doplňujúcich údajov k preukázaniu dodania predmetu plnenia v prípade výdavkov vzniknutých na základe preddavkových platieb )</w:t>
      </w:r>
    </w:p>
  </w:footnote>
  <w:footnote w:id="13">
    <w:p w:rsidR="0083466D" w:rsidRDefault="0083466D" w:rsidP="0083466D">
      <w:pPr>
        <w:pStyle w:val="Textpoznmkypodiarou"/>
      </w:pPr>
      <w:r w:rsidRPr="00EE3C13">
        <w:rPr>
          <w:rStyle w:val="Odkaznapoznmkupodiarou"/>
        </w:rPr>
        <w:footnoteRef/>
      </w:r>
      <w:r w:rsidRPr="00EE3C13">
        <w:t xml:space="preserve"> </w:t>
      </w:r>
      <w:r w:rsidRPr="006A1EF1">
        <w:rPr>
          <w:sz w:val="16"/>
        </w:rPr>
        <w:t>V prípade subjektu, ktorý má povinnosť používať pečiatku. Použitie pečiatky sa nevzťahuje na prípad výlučne elektronickej výmeny dokumentov, ak sa použitie pečiatky v takomto prípade nevyžaduje podľa osobitného predpisu.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0D1" w:rsidRDefault="001C70D1" w:rsidP="001C70D1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:rsidR="001C70D1" w:rsidRDefault="001C70D1" w:rsidP="001C70D1">
    <w:pPr>
      <w:pStyle w:val="Hlavika"/>
      <w:tabs>
        <w:tab w:val="left" w:pos="0"/>
      </w:tabs>
    </w:pPr>
  </w:p>
  <w:p w:rsidR="001C70D1" w:rsidRDefault="001C70D1" w:rsidP="0083466D">
    <w:pPr>
      <w:pStyle w:val="Hlavika"/>
      <w:rPr>
        <w:rFonts w:ascii="Arial" w:hAnsi="Arial" w:cs="Arial"/>
        <w:sz w:val="19"/>
        <w:szCs w:val="19"/>
      </w:rPr>
    </w:pPr>
  </w:p>
  <w:p w:rsidR="0083466D" w:rsidRDefault="0083466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432" w:rsidRPr="00AC5401" w:rsidRDefault="00897432" w:rsidP="00897432">
    <w:pPr>
      <w:pStyle w:val="Hlavika"/>
      <w:rPr>
        <w:rFonts w:ascii="Arial" w:hAnsi="Arial" w:cs="Arial"/>
        <w:sz w:val="19"/>
        <w:szCs w:val="19"/>
      </w:rPr>
    </w:pPr>
    <w:r w:rsidRPr="00AC5401">
      <w:rPr>
        <w:rFonts w:ascii="Arial" w:hAnsi="Arial" w:cs="Arial"/>
        <w:sz w:val="19"/>
        <w:szCs w:val="19"/>
      </w:rPr>
      <w:t>Prílo</w:t>
    </w:r>
    <w:r>
      <w:rPr>
        <w:rFonts w:ascii="Arial" w:hAnsi="Arial" w:cs="Arial"/>
        <w:sz w:val="19"/>
        <w:szCs w:val="19"/>
      </w:rPr>
      <w:t>ha č. 6.12  Doplňujúce údaje k preukázaniu dodania predmetu plnenia                                                                                Príručka pre prijímateľa IROP verzia 1.3</w:t>
    </w:r>
  </w:p>
  <w:p w:rsidR="007309A2" w:rsidRDefault="007309A2">
    <w:pPr>
      <w:pStyle w:val="Hlavika"/>
    </w:pPr>
  </w:p>
  <w:p w:rsidR="00897432" w:rsidRDefault="00897432" w:rsidP="00897432">
    <w:pPr>
      <w:pStyle w:val="Hlavika"/>
      <w:tabs>
        <w:tab w:val="clear" w:pos="4536"/>
        <w:tab w:val="clear" w:pos="9072"/>
        <w:tab w:val="left" w:pos="5160"/>
      </w:tabs>
    </w:pPr>
    <w:r>
      <w:rPr>
        <w:b/>
        <w:noProof/>
        <w:sz w:val="19"/>
        <w:szCs w:val="19"/>
        <w:u w:val="single"/>
      </w:rPr>
      <w:drawing>
        <wp:anchor distT="0" distB="0" distL="114300" distR="114300" simplePos="0" relativeHeight="251675136" behindDoc="1" locked="0" layoutInCell="1" allowOverlap="1" wp14:anchorId="1D5FB999" wp14:editId="7C5FEB1C">
          <wp:simplePos x="0" y="0"/>
          <wp:positionH relativeFrom="page">
            <wp:posOffset>915035</wp:posOffset>
          </wp:positionH>
          <wp:positionV relativeFrom="topMargin">
            <wp:posOffset>1024890</wp:posOffset>
          </wp:positionV>
          <wp:extent cx="6552000" cy="1386000"/>
          <wp:effectExtent l="0" t="0" r="0" b="0"/>
          <wp:wrapTight wrapText="bothSides">
            <wp:wrapPolygon edited="0">
              <wp:start x="0" y="0"/>
              <wp:lineTo x="0" y="21382"/>
              <wp:lineTo x="21541" y="21382"/>
              <wp:lineTo x="21541" y="0"/>
              <wp:lineTo x="0" y="0"/>
            </wp:wrapPolygon>
          </wp:wrapTight>
          <wp:docPr id="17" name="Obrázo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polocne logo 9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2000" cy="138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:rsidR="00897432" w:rsidRDefault="00897432">
    <w:pPr>
      <w:pStyle w:val="Hlavika"/>
    </w:pPr>
  </w:p>
  <w:p w:rsidR="00897432" w:rsidRDefault="00897432">
    <w:pPr>
      <w:pStyle w:val="Hlavika"/>
    </w:pPr>
  </w:p>
  <w:p w:rsidR="00897432" w:rsidRDefault="00897432">
    <w:pPr>
      <w:pStyle w:val="Hlavika"/>
    </w:pPr>
  </w:p>
  <w:p w:rsidR="00897432" w:rsidRDefault="00897432">
    <w:pPr>
      <w:pStyle w:val="Hlavika"/>
    </w:pPr>
  </w:p>
  <w:p w:rsidR="00897432" w:rsidRDefault="00897432">
    <w:pPr>
      <w:pStyle w:val="Hlavika"/>
    </w:pPr>
  </w:p>
  <w:p w:rsidR="00897432" w:rsidRDefault="00897432">
    <w:pPr>
      <w:pStyle w:val="Hlavika"/>
    </w:pPr>
  </w:p>
  <w:p w:rsidR="00897432" w:rsidRDefault="00897432">
    <w:pPr>
      <w:pStyle w:val="Hlavika"/>
    </w:pPr>
  </w:p>
  <w:p w:rsidR="00897432" w:rsidRDefault="00897432">
    <w:pPr>
      <w:pStyle w:val="Hlavika"/>
    </w:pPr>
  </w:p>
  <w:p w:rsidR="00897432" w:rsidRDefault="0089743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C1BA4"/>
    <w:multiLevelType w:val="hybridMultilevel"/>
    <w:tmpl w:val="CCC64A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11714D"/>
    <w:multiLevelType w:val="hybridMultilevel"/>
    <w:tmpl w:val="F5542C24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F2AD0"/>
    <w:multiLevelType w:val="hybridMultilevel"/>
    <w:tmpl w:val="681C9798"/>
    <w:lvl w:ilvl="0" w:tplc="0CA460F6">
      <w:start w:val="2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E3A4DBB"/>
    <w:multiLevelType w:val="hybridMultilevel"/>
    <w:tmpl w:val="DD6C30AA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66D"/>
    <w:rsid w:val="00011DFA"/>
    <w:rsid w:val="00033F82"/>
    <w:rsid w:val="000C59CE"/>
    <w:rsid w:val="00147C83"/>
    <w:rsid w:val="00156B4B"/>
    <w:rsid w:val="001C5E74"/>
    <w:rsid w:val="001C70D1"/>
    <w:rsid w:val="002234F0"/>
    <w:rsid w:val="00275724"/>
    <w:rsid w:val="0035247C"/>
    <w:rsid w:val="00395C3F"/>
    <w:rsid w:val="004066D1"/>
    <w:rsid w:val="00410BFD"/>
    <w:rsid w:val="004B442B"/>
    <w:rsid w:val="004C2288"/>
    <w:rsid w:val="00593F1A"/>
    <w:rsid w:val="0060509A"/>
    <w:rsid w:val="00617790"/>
    <w:rsid w:val="00693DEF"/>
    <w:rsid w:val="006A1EF1"/>
    <w:rsid w:val="006B4AAF"/>
    <w:rsid w:val="006D30A0"/>
    <w:rsid w:val="007256CC"/>
    <w:rsid w:val="007309A2"/>
    <w:rsid w:val="007473CA"/>
    <w:rsid w:val="0083466D"/>
    <w:rsid w:val="00897432"/>
    <w:rsid w:val="008B2C00"/>
    <w:rsid w:val="00921511"/>
    <w:rsid w:val="009F47FD"/>
    <w:rsid w:val="00B34ACD"/>
    <w:rsid w:val="00B47874"/>
    <w:rsid w:val="00B74DB1"/>
    <w:rsid w:val="00C06E58"/>
    <w:rsid w:val="00CA0EE0"/>
    <w:rsid w:val="00DB5EE3"/>
    <w:rsid w:val="00DD088B"/>
    <w:rsid w:val="00EC28CC"/>
    <w:rsid w:val="00EC4FA5"/>
    <w:rsid w:val="00EC662B"/>
    <w:rsid w:val="00F3499B"/>
    <w:rsid w:val="00F720B5"/>
    <w:rsid w:val="00FB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4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3466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3466D"/>
  </w:style>
  <w:style w:type="paragraph" w:styleId="Pta">
    <w:name w:val="footer"/>
    <w:basedOn w:val="Normlny"/>
    <w:link w:val="PtaChar"/>
    <w:uiPriority w:val="99"/>
    <w:unhideWhenUsed/>
    <w:rsid w:val="0083466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3466D"/>
  </w:style>
  <w:style w:type="paragraph" w:styleId="Odsekzoznamu">
    <w:name w:val="List Paragraph"/>
    <w:basedOn w:val="Normlny"/>
    <w:link w:val="OdsekzoznamuChar"/>
    <w:uiPriority w:val="99"/>
    <w:qFormat/>
    <w:rsid w:val="0083466D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3466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3466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3466D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834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83466D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83466D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83466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44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442B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4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3466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3466D"/>
  </w:style>
  <w:style w:type="paragraph" w:styleId="Pta">
    <w:name w:val="footer"/>
    <w:basedOn w:val="Normlny"/>
    <w:link w:val="PtaChar"/>
    <w:uiPriority w:val="99"/>
    <w:unhideWhenUsed/>
    <w:rsid w:val="0083466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3466D"/>
  </w:style>
  <w:style w:type="paragraph" w:styleId="Odsekzoznamu">
    <w:name w:val="List Paragraph"/>
    <w:basedOn w:val="Normlny"/>
    <w:link w:val="OdsekzoznamuChar"/>
    <w:uiPriority w:val="99"/>
    <w:qFormat/>
    <w:rsid w:val="0083466D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3466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3466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3466D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834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83466D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83466D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83466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44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442B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Novotná Alexandra</dc:creator>
  <cp:lastModifiedBy>Rajnohová Jana</cp:lastModifiedBy>
  <cp:revision>25</cp:revision>
  <dcterms:created xsi:type="dcterms:W3CDTF">2016-08-25T11:10:00Z</dcterms:created>
  <dcterms:modified xsi:type="dcterms:W3CDTF">2019-04-25T09:03:00Z</dcterms:modified>
</cp:coreProperties>
</file>